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660768" w:rsidRPr="00687837" w14:paraId="12CB08EA" w14:textId="77777777" w:rsidTr="00660768">
        <w:trPr>
          <w:divId w:val="731973113"/>
        </w:trPr>
        <w:tc>
          <w:tcPr>
            <w:tcW w:w="5245" w:type="dxa"/>
          </w:tcPr>
          <w:p w14:paraId="0294961C" w14:textId="77777777" w:rsidR="00660768" w:rsidRPr="002D2E60" w:rsidRDefault="00660768" w:rsidP="00805092">
            <w:pPr>
              <w:pStyle w:val="a8"/>
            </w:pPr>
            <w:r>
              <w:t>Принято</w:t>
            </w:r>
          </w:p>
          <w:p w14:paraId="194F575D" w14:textId="77777777" w:rsidR="00660768" w:rsidRPr="002D2E60" w:rsidRDefault="00660768" w:rsidP="00805092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13D73E31" w14:textId="77777777" w:rsidR="00660768" w:rsidRPr="002D2E60" w:rsidRDefault="00660768" w:rsidP="00805092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43799925" w14:textId="77777777" w:rsidR="00660768" w:rsidRPr="003E4D7C" w:rsidRDefault="00660768" w:rsidP="00805092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2AF4F4E3" w14:textId="77777777" w:rsidR="00660768" w:rsidRPr="00792F56" w:rsidRDefault="00660768" w:rsidP="00805092">
            <w:r w:rsidRPr="00792F56">
              <w:t>Утверждаю</w:t>
            </w:r>
          </w:p>
          <w:p w14:paraId="12637725" w14:textId="77777777" w:rsidR="00660768" w:rsidRPr="00792F56" w:rsidRDefault="00660768" w:rsidP="00805092">
            <w:r w:rsidRPr="00792F56">
              <w:t>Директор МБОУ СОШ №20</w:t>
            </w:r>
          </w:p>
          <w:p w14:paraId="0CDE6F48" w14:textId="77777777" w:rsidR="00660768" w:rsidRPr="00792F56" w:rsidRDefault="00660768" w:rsidP="00805092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4C5FD068" w14:textId="77777777" w:rsidR="00660768" w:rsidRPr="00687837" w:rsidRDefault="00660768" w:rsidP="00805092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221B866" w14:textId="77777777" w:rsidR="00000000" w:rsidRPr="00660768" w:rsidRDefault="00660768" w:rsidP="00660768">
      <w:pPr>
        <w:pStyle w:val="2"/>
        <w:jc w:val="center"/>
        <w:divId w:val="731973113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  <w:sz w:val="21"/>
          <w:szCs w:val="21"/>
        </w:rPr>
        <w:pict w14:anchorId="5D27C4EE"/>
      </w:r>
      <w:r w:rsidRPr="00660768">
        <w:rPr>
          <w:rFonts w:eastAsia="Times New Roman"/>
          <w:color w:val="1E2120"/>
        </w:rPr>
        <w:t>Положение</w:t>
      </w:r>
      <w:r w:rsidRPr="00660768">
        <w:rPr>
          <w:rFonts w:eastAsia="Times New Roman"/>
          <w:color w:val="1E2120"/>
        </w:rPr>
        <w:br/>
        <w:t>о работе с одарёнными детьми</w:t>
      </w:r>
    </w:p>
    <w:p w14:paraId="32ABEE28" w14:textId="77777777" w:rsidR="00000000" w:rsidRPr="00660768" w:rsidRDefault="00660768" w:rsidP="00660768">
      <w:pPr>
        <w:spacing w:line="360" w:lineRule="atLeast"/>
        <w:jc w:val="both"/>
        <w:divId w:val="731973113"/>
        <w:rPr>
          <w:rFonts w:eastAsia="Times New Roman"/>
          <w:color w:val="1E2120"/>
          <w:sz w:val="30"/>
          <w:szCs w:val="30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  </w:t>
      </w:r>
      <w:r w:rsidRPr="00660768">
        <w:rPr>
          <w:rFonts w:eastAsia="Times New Roman"/>
          <w:color w:val="1E2120"/>
        </w:rPr>
        <w:t>1. Общие положения</w:t>
      </w:r>
    </w:p>
    <w:p w14:paraId="08DC4ADA" w14:textId="77777777" w:rsidR="00000000" w:rsidRPr="00660768" w:rsidRDefault="00660768" w:rsidP="00660768">
      <w:pPr>
        <w:pStyle w:val="a7"/>
        <w:spacing w:line="360" w:lineRule="atLeast"/>
        <w:jc w:val="both"/>
        <w:divId w:val="731973113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1.1. Настоящее </w:t>
      </w:r>
      <w:r w:rsidRPr="00660768">
        <w:rPr>
          <w:rStyle w:val="a6"/>
          <w:color w:val="1E2120"/>
          <w:sz w:val="21"/>
          <w:szCs w:val="21"/>
        </w:rPr>
        <w:t>Положение о работе с одаренными деть</w:t>
      </w:r>
      <w:r w:rsidRPr="00660768">
        <w:rPr>
          <w:rStyle w:val="a6"/>
          <w:color w:val="1E2120"/>
          <w:sz w:val="21"/>
          <w:szCs w:val="21"/>
        </w:rPr>
        <w:t>ми в школе</w:t>
      </w:r>
      <w:r w:rsidRPr="00660768">
        <w:rPr>
          <w:color w:val="1E2120"/>
          <w:sz w:val="21"/>
          <w:szCs w:val="21"/>
        </w:rPr>
        <w:t xml:space="preserve"> (далее – Положение) разработано в соответствии с Федеральным законом от 29</w:t>
      </w:r>
      <w:bookmarkStart w:id="0" w:name="_GoBack"/>
      <w:bookmarkEnd w:id="0"/>
      <w:r w:rsidRPr="00660768">
        <w:rPr>
          <w:color w:val="1E2120"/>
          <w:sz w:val="21"/>
          <w:szCs w:val="21"/>
        </w:rPr>
        <w:t xml:space="preserve"> декабря 2012 года №273-ФЗ «Об образовании в Российской Федерации» с изменениями от 8 августа 2024 года (ст.77), постановлением Правительства Российской Федерации от 19 ок</w:t>
      </w:r>
      <w:r w:rsidRPr="00660768">
        <w:rPr>
          <w:color w:val="1E2120"/>
          <w:sz w:val="21"/>
          <w:szCs w:val="21"/>
        </w:rPr>
        <w:t>тября 2023 года № 1738 «Об утверждении Правил выявления детей и молодежи, проявивших выдающиеся способности, и сопровождения их дальнейшего развития», а также Уставом и другими нормативными правовыми актами Российской Федерации, регламентирующими деятельно</w:t>
      </w:r>
      <w:r w:rsidRPr="00660768">
        <w:rPr>
          <w:color w:val="1E2120"/>
          <w:sz w:val="21"/>
          <w:szCs w:val="21"/>
        </w:rPr>
        <w:t>сть организаций, осуществляющих образовательную деятельность.</w:t>
      </w:r>
      <w:r w:rsidRPr="00660768">
        <w:rPr>
          <w:color w:val="1E2120"/>
          <w:sz w:val="21"/>
          <w:szCs w:val="21"/>
        </w:rPr>
        <w:br/>
        <w:t xml:space="preserve">1.2. Данное </w:t>
      </w:r>
      <w:r w:rsidRPr="00660768">
        <w:rPr>
          <w:rStyle w:val="a5"/>
          <w:color w:val="1E2120"/>
          <w:sz w:val="21"/>
          <w:szCs w:val="21"/>
        </w:rPr>
        <w:t>Положение о работе с одарёнными детьми в школе</w:t>
      </w:r>
      <w:r w:rsidRPr="00660768">
        <w:rPr>
          <w:color w:val="1E2120"/>
          <w:sz w:val="21"/>
          <w:szCs w:val="21"/>
        </w:rPr>
        <w:t xml:space="preserve"> определяет порядок выявления обучающихся, проявивших выдающиеся способности, а также порядок сопровождения их дальнейшего развития.</w:t>
      </w:r>
      <w:r w:rsidRPr="00660768">
        <w:rPr>
          <w:color w:val="1E2120"/>
          <w:sz w:val="21"/>
          <w:szCs w:val="21"/>
        </w:rPr>
        <w:br/>
        <w:t>1.3</w:t>
      </w:r>
      <w:r w:rsidRPr="00660768">
        <w:rPr>
          <w:color w:val="1E2120"/>
          <w:sz w:val="21"/>
          <w:szCs w:val="21"/>
        </w:rPr>
        <w:t>. Настоящее положение ориентировано на развитие интеллектуальных, физических, художественных, творческих и коммуникативных способностей обучающихся в общеобразовательной организации.</w:t>
      </w:r>
      <w:r w:rsidRPr="00660768">
        <w:rPr>
          <w:color w:val="1E2120"/>
          <w:sz w:val="21"/>
          <w:szCs w:val="21"/>
        </w:rPr>
        <w:br/>
        <w:t xml:space="preserve">1.4. </w:t>
      </w:r>
      <w:r w:rsidRPr="00660768">
        <w:rPr>
          <w:rStyle w:val="a5"/>
          <w:b/>
          <w:bCs/>
          <w:color w:val="1E2120"/>
          <w:sz w:val="21"/>
          <w:szCs w:val="21"/>
        </w:rPr>
        <w:t>Одаренность</w:t>
      </w:r>
      <w:r w:rsidRPr="00660768">
        <w:rPr>
          <w:color w:val="1E2120"/>
          <w:sz w:val="21"/>
          <w:szCs w:val="21"/>
        </w:rPr>
        <w:t xml:space="preserve"> — это системное, развивающееся в течение жизни качество </w:t>
      </w:r>
      <w:r w:rsidRPr="00660768">
        <w:rPr>
          <w:color w:val="1E2120"/>
          <w:sz w:val="21"/>
          <w:szCs w:val="21"/>
        </w:rPr>
        <w:t>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</w:t>
      </w:r>
      <w:r w:rsidRPr="00660768">
        <w:rPr>
          <w:color w:val="1E2120"/>
          <w:sz w:val="21"/>
          <w:szCs w:val="21"/>
        </w:rPr>
        <w:br/>
        <w:t>1.5. Одаренный ребенок — это ребенок, который выделяется яркими, очевидными, иногда</w:t>
      </w:r>
      <w:r w:rsidRPr="00660768">
        <w:rPr>
          <w:color w:val="1E2120"/>
          <w:sz w:val="21"/>
          <w:szCs w:val="21"/>
        </w:rPr>
        <w:t xml:space="preserve"> выдающимися достижениями (или имеет внутренние предпосылки для таких достижений) в том или ином виде деятельности. </w:t>
      </w:r>
      <w:ins w:id="1" w:author="Unknown">
        <w:r w:rsidRPr="00660768">
          <w:rPr>
            <w:color w:val="1E2120"/>
            <w:sz w:val="21"/>
            <w:szCs w:val="21"/>
            <w:u w:val="single"/>
          </w:rPr>
          <w:t>Одаренные дети имеют</w:t>
        </w:r>
      </w:ins>
      <w:r w:rsidRPr="00660768">
        <w:rPr>
          <w:color w:val="1E2120"/>
          <w:sz w:val="21"/>
          <w:szCs w:val="21"/>
        </w:rPr>
        <w:t>:</w:t>
      </w:r>
    </w:p>
    <w:p w14:paraId="06304A44" w14:textId="77777777" w:rsidR="00000000" w:rsidRPr="00660768" w:rsidRDefault="00660768" w:rsidP="0066076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более высокие по сравнению с большинством интеллектуальные способности, восприимчивость к учению, творческие возможности проявления;</w:t>
      </w:r>
    </w:p>
    <w:p w14:paraId="059DC79B" w14:textId="77777777" w:rsidR="00000000" w:rsidRPr="00660768" w:rsidRDefault="00660768" w:rsidP="0066076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доминирующую активную, насыщенную познавательную потребность;</w:t>
      </w:r>
    </w:p>
    <w:p w14:paraId="10FF41EE" w14:textId="77777777" w:rsidR="00000000" w:rsidRPr="00660768" w:rsidRDefault="00660768" w:rsidP="00660768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испытывают радость от добывания знаний, умственного труда.</w:t>
      </w:r>
    </w:p>
    <w:p w14:paraId="2B90F8EA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ins w:id="2" w:author="Unknown">
        <w:r w:rsidRPr="00660768">
          <w:rPr>
            <w:color w:val="1E2120"/>
            <w:sz w:val="21"/>
            <w:szCs w:val="21"/>
            <w:u w:val="single"/>
          </w:rPr>
          <w:t>Ус</w:t>
        </w:r>
        <w:r w:rsidRPr="00660768">
          <w:rPr>
            <w:color w:val="1E2120"/>
            <w:sz w:val="21"/>
            <w:szCs w:val="21"/>
            <w:u w:val="single"/>
          </w:rPr>
          <w:t>ловно можно выделить три категории одаренных обучающихся в школе:</w:t>
        </w:r>
      </w:ins>
    </w:p>
    <w:p w14:paraId="73A9FE59" w14:textId="77777777" w:rsidR="00000000" w:rsidRPr="00660768" w:rsidRDefault="00660768" w:rsidP="0066076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дети с высоким уровнем умственного развития при прочих равных условиях (такие дети чаще всего встречаются в дошкольном и младшем школьном возрасте);</w:t>
      </w:r>
    </w:p>
    <w:p w14:paraId="5B8F9843" w14:textId="77777777" w:rsidR="00000000" w:rsidRPr="00660768" w:rsidRDefault="00660768" w:rsidP="0066076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дети с признаками специальной умственной одаренности - в определенной области науки (подростковый возраст);</w:t>
      </w:r>
    </w:p>
    <w:p w14:paraId="2ED12CF7" w14:textId="77777777" w:rsidR="00000000" w:rsidRPr="00660768" w:rsidRDefault="00660768" w:rsidP="00660768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 xml:space="preserve">обучающиеся, не достигающие по каким-либо причинам успехов в учении, но обладающие высокой познавательной активностью, оригинальностью психического </w:t>
      </w:r>
      <w:r w:rsidRPr="00660768">
        <w:rPr>
          <w:rFonts w:eastAsia="Times New Roman"/>
          <w:color w:val="1E2120"/>
          <w:sz w:val="21"/>
          <w:szCs w:val="21"/>
        </w:rPr>
        <w:t>склада, незаурядными умственными резервами (старший школьный возраст).</w:t>
      </w:r>
    </w:p>
    <w:p w14:paraId="29B6C56A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>1.6. Целью работы с одаренными детьми является создание условий для развития одаренности обучающихся и поддержка одаренных детей, повышение качества их обучения, расширение возможностей</w:t>
      </w:r>
      <w:r w:rsidRPr="00660768">
        <w:rPr>
          <w:color w:val="1E2120"/>
          <w:sz w:val="21"/>
          <w:szCs w:val="21"/>
        </w:rPr>
        <w:t xml:space="preserve"> развития индивидуальных способностей, улучшение условий социальной адаптации учеников, гармонизация отношений в системах «педагог – одаренный обучающийся», «одаренный обучающийся – обучающийся», «одаренный обучающийся – родитель».</w:t>
      </w:r>
      <w:r w:rsidRPr="00660768">
        <w:rPr>
          <w:color w:val="1E2120"/>
          <w:sz w:val="21"/>
          <w:szCs w:val="21"/>
        </w:rPr>
        <w:br/>
        <w:t xml:space="preserve">1.7. </w:t>
      </w:r>
      <w:ins w:id="3" w:author="Unknown">
        <w:r w:rsidRPr="00660768">
          <w:rPr>
            <w:color w:val="1E2120"/>
            <w:sz w:val="21"/>
            <w:szCs w:val="21"/>
            <w:u w:val="single"/>
          </w:rPr>
          <w:t>Для достижения цели</w:t>
        </w:r>
        <w:r w:rsidRPr="00660768">
          <w:rPr>
            <w:color w:val="1E2120"/>
            <w:sz w:val="21"/>
            <w:szCs w:val="21"/>
            <w:u w:val="single"/>
          </w:rPr>
          <w:t xml:space="preserve"> ставят следующие задачи:</w:t>
        </w:r>
      </w:ins>
    </w:p>
    <w:p w14:paraId="63C04A7F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выявление одарённых детей с использованием различной диагностики, определение типов одаренности обучающихся; </w:t>
      </w:r>
    </w:p>
    <w:p w14:paraId="62F6E5EB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составление индивидуальных маршрутов одаренных обучающихся (Приложение 1);</w:t>
      </w:r>
    </w:p>
    <w:p w14:paraId="34DF44E9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развитие у одарённых детей качественного высо</w:t>
      </w:r>
      <w:r w:rsidRPr="00660768">
        <w:rPr>
          <w:rFonts w:eastAsia="Times New Roman"/>
          <w:color w:val="1E2120"/>
          <w:sz w:val="21"/>
          <w:szCs w:val="21"/>
        </w:rPr>
        <w:t>кого уровня представлений о картине мира, основанных на нравственных ценностях;</w:t>
      </w:r>
    </w:p>
    <w:p w14:paraId="74635EA1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работа педагогов по индивидуальным маршрутам;</w:t>
      </w:r>
    </w:p>
    <w:p w14:paraId="23324B57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использование на уроке дифференциации на основе индивидуальных особенностей детей;</w:t>
      </w:r>
    </w:p>
    <w:p w14:paraId="5B80FE07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отбор средств обучения, способствующих развитию</w:t>
      </w:r>
      <w:r w:rsidRPr="00660768">
        <w:rPr>
          <w:rFonts w:eastAsia="Times New Roman"/>
          <w:color w:val="1E2120"/>
          <w:sz w:val="21"/>
          <w:szCs w:val="21"/>
        </w:rPr>
        <w:t xml:space="preserve"> самостоятельности мышления, инициативности и научно-исследовательских навыков, творчества в урочной и внеурочной деятельности;</w:t>
      </w:r>
    </w:p>
    <w:p w14:paraId="7E9E3FEF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разнообразной внеурочной и внешкольной деятельности;</w:t>
      </w:r>
    </w:p>
    <w:p w14:paraId="1807BB86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работы по психолого-педагогическому сопровождению с</w:t>
      </w:r>
      <w:r w:rsidRPr="00660768">
        <w:rPr>
          <w:rFonts w:eastAsia="Times New Roman"/>
          <w:color w:val="1E2120"/>
          <w:sz w:val="21"/>
          <w:szCs w:val="21"/>
        </w:rPr>
        <w:t>емей;</w:t>
      </w:r>
    </w:p>
    <w:p w14:paraId="7BB1B55B" w14:textId="77777777" w:rsidR="00000000" w:rsidRPr="00660768" w:rsidRDefault="00660768" w:rsidP="00660768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поощрение обучающихся и педагогов за достигнутые результаты.</w:t>
      </w:r>
    </w:p>
    <w:p w14:paraId="6B874E4E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>1.8. Работа с одаренными детьми проводится согласно индивидуальным маршрутам и планам на текущий учебный год.</w:t>
      </w:r>
      <w:r w:rsidRPr="00660768">
        <w:rPr>
          <w:color w:val="1E2120"/>
          <w:sz w:val="21"/>
          <w:szCs w:val="21"/>
        </w:rPr>
        <w:br/>
        <w:t>1.9. Работа может быть организована как индивидуально, так и в группах.</w:t>
      </w:r>
      <w:r w:rsidRPr="00660768">
        <w:rPr>
          <w:color w:val="1E2120"/>
          <w:sz w:val="21"/>
          <w:szCs w:val="21"/>
        </w:rPr>
        <w:br/>
        <w:t>1.10. З</w:t>
      </w:r>
      <w:r w:rsidRPr="00660768">
        <w:rPr>
          <w:color w:val="1E2120"/>
          <w:sz w:val="21"/>
          <w:szCs w:val="21"/>
        </w:rPr>
        <w:t>аместитель директора по учебно-воспитательной работе составляет общее расписание индивидуальных занятий с одаренными обучающимися и осуществляет общее руководство работой.</w:t>
      </w:r>
      <w:r w:rsidRPr="00660768">
        <w:rPr>
          <w:color w:val="1E2120"/>
          <w:sz w:val="21"/>
          <w:szCs w:val="21"/>
        </w:rPr>
        <w:br/>
        <w:t>1.11. Учителя-предметники, классные руководители, руководители кружков и секций осущ</w:t>
      </w:r>
      <w:r w:rsidRPr="00660768">
        <w:rPr>
          <w:color w:val="1E2120"/>
          <w:sz w:val="21"/>
          <w:szCs w:val="21"/>
        </w:rPr>
        <w:t>ествляют сопровождение одаренных обучающихся.</w:t>
      </w:r>
      <w:r w:rsidRPr="00660768">
        <w:rPr>
          <w:color w:val="1E2120"/>
          <w:sz w:val="21"/>
          <w:szCs w:val="21"/>
        </w:rPr>
        <w:br/>
        <w:t>1.12. В работе с детьми в урочное время, имеющими ярко выраженные способности, оптимальными считаются дифференцированные и индивидуально-личностные технологии, использование исследовательского и проектного мето</w:t>
      </w:r>
      <w:r w:rsidRPr="00660768">
        <w:rPr>
          <w:color w:val="1E2120"/>
          <w:sz w:val="21"/>
          <w:szCs w:val="21"/>
        </w:rPr>
        <w:t>да.</w:t>
      </w:r>
    </w:p>
    <w:p w14:paraId="40D3F60E" w14:textId="77777777" w:rsidR="00000000" w:rsidRPr="00660768" w:rsidRDefault="00660768" w:rsidP="00660768">
      <w:pPr>
        <w:pStyle w:val="3"/>
        <w:jc w:val="both"/>
        <w:divId w:val="1859584339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</w:rPr>
        <w:t>2. Основные стратегии обучения одаренных детей в шко</w:t>
      </w:r>
      <w:r w:rsidRPr="00660768">
        <w:rPr>
          <w:rFonts w:eastAsia="Times New Roman"/>
          <w:color w:val="1E2120"/>
        </w:rPr>
        <w:t>ле</w:t>
      </w:r>
    </w:p>
    <w:p w14:paraId="1E934A55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2.1. </w:t>
      </w:r>
      <w:ins w:id="4" w:author="Unknown">
        <w:r w:rsidRPr="00660768">
          <w:rPr>
            <w:color w:val="1E2120"/>
            <w:sz w:val="21"/>
            <w:szCs w:val="21"/>
            <w:u w:val="single"/>
          </w:rPr>
          <w:t>Стратегия ускорения обучения:</w:t>
        </w:r>
      </w:ins>
    </w:p>
    <w:p w14:paraId="13977127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индивидуализация обучения для одаренных обучающихся;</w:t>
      </w:r>
    </w:p>
    <w:p w14:paraId="33DCA994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занятия в другом, более старшем классе (по 1-2 предметам);</w:t>
      </w:r>
    </w:p>
    <w:p w14:paraId="33626663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>«перепрыгивание» через класс;</w:t>
      </w:r>
    </w:p>
    <w:p w14:paraId="60FEB2B6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профильные классы, с углубленным изучением отдельных предметов;</w:t>
      </w:r>
    </w:p>
    <w:p w14:paraId="261AECA6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радикальное </w:t>
      </w:r>
      <w:r w:rsidRPr="00660768">
        <w:rPr>
          <w:rFonts w:eastAsia="Times New Roman"/>
          <w:color w:val="1E2120"/>
          <w:sz w:val="21"/>
          <w:szCs w:val="21"/>
        </w:rPr>
        <w:t>ускорение образовательной деятельности обучающихся по вузовским программам;</w:t>
      </w:r>
    </w:p>
    <w:p w14:paraId="71F571CC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поддержка творческой самореализации обучающихся;</w:t>
      </w:r>
    </w:p>
    <w:p w14:paraId="701B829D" w14:textId="77777777" w:rsidR="00000000" w:rsidRPr="00660768" w:rsidRDefault="00660768" w:rsidP="00660768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дистанционное обучение. </w:t>
      </w:r>
    </w:p>
    <w:p w14:paraId="6A6EA344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2.2. </w:t>
      </w:r>
      <w:ins w:id="5" w:author="Unknown">
        <w:r w:rsidRPr="00660768">
          <w:rPr>
            <w:color w:val="1E2120"/>
            <w:sz w:val="21"/>
            <w:szCs w:val="21"/>
            <w:u w:val="single"/>
          </w:rPr>
          <w:t>Стратегия обогащения обучения в образовательной организации:</w:t>
        </w:r>
      </w:ins>
    </w:p>
    <w:p w14:paraId="317A46A3" w14:textId="77777777" w:rsidR="00000000" w:rsidRPr="00660768" w:rsidRDefault="00660768" w:rsidP="0066076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расширение кругозора;</w:t>
      </w:r>
    </w:p>
    <w:p w14:paraId="3AF4BA60" w14:textId="77777777" w:rsidR="00000000" w:rsidRPr="00660768" w:rsidRDefault="00660768" w:rsidP="0066076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освоение знаний об окружающем мире;</w:t>
      </w:r>
    </w:p>
    <w:p w14:paraId="599EC293" w14:textId="77777777" w:rsidR="00000000" w:rsidRPr="00660768" w:rsidRDefault="00660768" w:rsidP="0066076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самопознание;</w:t>
      </w:r>
    </w:p>
    <w:p w14:paraId="3A9B691B" w14:textId="77777777" w:rsidR="00000000" w:rsidRPr="00660768" w:rsidRDefault="00660768" w:rsidP="0066076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углубление в предметы;</w:t>
      </w:r>
    </w:p>
    <w:p w14:paraId="771BF344" w14:textId="77777777" w:rsidR="00000000" w:rsidRPr="00660768" w:rsidRDefault="00660768" w:rsidP="00660768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освоение метазнаний (знаний о знаниях).</w:t>
      </w:r>
    </w:p>
    <w:p w14:paraId="06507C54" w14:textId="77777777" w:rsidR="00000000" w:rsidRPr="00660768" w:rsidRDefault="00660768" w:rsidP="00660768">
      <w:pPr>
        <w:pStyle w:val="3"/>
        <w:jc w:val="both"/>
        <w:divId w:val="1859584339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</w:rPr>
        <w:t>3. Принципы работы с одаренными детьми и участники её реализации</w:t>
      </w:r>
    </w:p>
    <w:p w14:paraId="58BE6979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3.1. </w:t>
      </w:r>
      <w:ins w:id="6" w:author="Unknown">
        <w:r w:rsidRPr="00660768">
          <w:rPr>
            <w:color w:val="1E2120"/>
            <w:sz w:val="21"/>
            <w:szCs w:val="21"/>
            <w:u w:val="single"/>
          </w:rPr>
          <w:t>В основу работы с одаренными обучающимися входят следующие принципы:</w:t>
        </w:r>
      </w:ins>
    </w:p>
    <w:p w14:paraId="1BE12153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</w:t>
      </w:r>
      <w:r w:rsidRPr="00660768">
        <w:rPr>
          <w:rFonts w:eastAsia="Times New Roman"/>
          <w:color w:val="1E2120"/>
          <w:sz w:val="21"/>
          <w:szCs w:val="21"/>
        </w:rPr>
        <w:t>цип расширения образовательного пространства;</w:t>
      </w:r>
    </w:p>
    <w:p w14:paraId="26C822E1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индивидуализации и дифференциации обучения;</w:t>
      </w:r>
    </w:p>
    <w:p w14:paraId="66EECE47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развивающего обучения;</w:t>
      </w:r>
    </w:p>
    <w:p w14:paraId="726C7100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опережающего обучения;</w:t>
      </w:r>
    </w:p>
    <w:p w14:paraId="45380CD4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комфортности в любой деятельности;</w:t>
      </w:r>
    </w:p>
    <w:p w14:paraId="1250F65D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разнообразия предлагаемых возможностей для ре</w:t>
      </w:r>
      <w:r w:rsidRPr="00660768">
        <w:rPr>
          <w:rFonts w:eastAsia="Times New Roman"/>
          <w:color w:val="1E2120"/>
          <w:sz w:val="21"/>
          <w:szCs w:val="21"/>
        </w:rPr>
        <w:t>ализации способностей обучающихся;</w:t>
      </w:r>
    </w:p>
    <w:p w14:paraId="4707FCFD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создания условий для совместной работы обучающихся при минимальном участии педагога;</w:t>
      </w:r>
    </w:p>
    <w:p w14:paraId="18816063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свободы выбора обучающимся дополнительных образовательных услуг, помощи, наставничества;</w:t>
      </w:r>
    </w:p>
    <w:p w14:paraId="365B6DB6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 добровольности;</w:t>
      </w:r>
    </w:p>
    <w:p w14:paraId="6C8CBE59" w14:textId="77777777" w:rsidR="00000000" w:rsidRPr="00660768" w:rsidRDefault="00660768" w:rsidP="00660768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принцип</w:t>
      </w:r>
      <w:r w:rsidRPr="00660768">
        <w:rPr>
          <w:rFonts w:eastAsia="Times New Roman"/>
          <w:color w:val="1E2120"/>
          <w:sz w:val="21"/>
          <w:szCs w:val="21"/>
        </w:rPr>
        <w:t xml:space="preserve"> создания ситуации успеха и уверенности.</w:t>
      </w:r>
    </w:p>
    <w:p w14:paraId="6E6F575D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3.2. </w:t>
      </w:r>
      <w:ins w:id="7" w:author="Unknown">
        <w:r w:rsidRPr="00660768">
          <w:rPr>
            <w:color w:val="1E2120"/>
            <w:sz w:val="21"/>
            <w:szCs w:val="21"/>
            <w:u w:val="single"/>
          </w:rPr>
          <w:t>Участниками реализации данного Положения являются:</w:t>
        </w:r>
      </w:ins>
    </w:p>
    <w:p w14:paraId="40776E84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администрация школы (директор, заместители директора);</w:t>
      </w:r>
    </w:p>
    <w:p w14:paraId="40D78ECD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руководители школьных предметных методических объединений;</w:t>
      </w:r>
    </w:p>
    <w:p w14:paraId="288E27F0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учителя-предметники;</w:t>
      </w:r>
    </w:p>
    <w:p w14:paraId="709EF761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классные руководители;</w:t>
      </w:r>
    </w:p>
    <w:p w14:paraId="1D85323C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руководители кружков и секций в рамках сетевого взаимодействия с учреждениями дополнительного образования детей;</w:t>
      </w:r>
    </w:p>
    <w:p w14:paraId="19E4F427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специалисты службы психолого-педагогического сопровождения;</w:t>
      </w:r>
    </w:p>
    <w:p w14:paraId="7F773329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библиотекарь;</w:t>
      </w:r>
    </w:p>
    <w:p w14:paraId="1AF2B88A" w14:textId="77777777" w:rsidR="00000000" w:rsidRPr="00660768" w:rsidRDefault="00660768" w:rsidP="00660768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 xml:space="preserve">родители (законные представители) обучающихся. </w:t>
      </w:r>
    </w:p>
    <w:p w14:paraId="6C9E375C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>3.3. Формы мониторинг</w:t>
      </w:r>
      <w:r w:rsidRPr="00660768">
        <w:rPr>
          <w:color w:val="1E2120"/>
          <w:sz w:val="21"/>
          <w:szCs w:val="21"/>
        </w:rPr>
        <w:t>а работы с одаренными детьми в школе:</w:t>
      </w:r>
    </w:p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ECECE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2"/>
        <w:gridCol w:w="2267"/>
      </w:tblGrid>
      <w:tr w:rsidR="00000000" w:rsidRPr="00660768" w14:paraId="7AE8D590" w14:textId="77777777">
        <w:trPr>
          <w:divId w:val="1859584339"/>
        </w:trPr>
        <w:tc>
          <w:tcPr>
            <w:tcW w:w="0" w:type="auto"/>
            <w:tcBorders>
              <w:bottom w:val="single" w:sz="18" w:space="0" w:color="CCCCCC"/>
              <w:right w:val="single" w:sz="6" w:space="0" w:color="C8C7C7"/>
            </w:tcBorders>
            <w:shd w:val="clear" w:color="auto" w:fill="E1E3E6"/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  <w:hideMark/>
          </w:tcPr>
          <w:p w14:paraId="0CBEAB3A" w14:textId="77777777" w:rsidR="00000000" w:rsidRPr="00660768" w:rsidRDefault="00660768" w:rsidP="00660768">
            <w:pPr>
              <w:spacing w:after="225" w:line="264" w:lineRule="atLeast"/>
              <w:jc w:val="both"/>
              <w:rPr>
                <w:rFonts w:eastAsia="Times New Roman"/>
                <w:b/>
                <w:bCs/>
                <w:color w:val="333333"/>
                <w:sz w:val="22"/>
                <w:szCs w:val="22"/>
              </w:rPr>
            </w:pPr>
            <w:r w:rsidRPr="00660768">
              <w:rPr>
                <w:rFonts w:eastAsia="Times New Roman"/>
                <w:b/>
                <w:bCs/>
                <w:color w:val="333333"/>
                <w:sz w:val="22"/>
                <w:szCs w:val="22"/>
              </w:rPr>
              <w:t>Формы</w:t>
            </w:r>
          </w:p>
        </w:tc>
        <w:tc>
          <w:tcPr>
            <w:tcW w:w="0" w:type="auto"/>
            <w:tcBorders>
              <w:bottom w:val="single" w:sz="18" w:space="0" w:color="CCCCCC"/>
              <w:right w:val="single" w:sz="6" w:space="0" w:color="C8C7C7"/>
            </w:tcBorders>
            <w:shd w:val="clear" w:color="auto" w:fill="E1E3E6"/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  <w:hideMark/>
          </w:tcPr>
          <w:p w14:paraId="09BB8BA4" w14:textId="77777777" w:rsidR="00000000" w:rsidRPr="00660768" w:rsidRDefault="00660768" w:rsidP="00660768">
            <w:pPr>
              <w:spacing w:after="225" w:line="264" w:lineRule="atLeast"/>
              <w:jc w:val="both"/>
              <w:rPr>
                <w:rFonts w:eastAsia="Times New Roman"/>
                <w:b/>
                <w:bCs/>
                <w:color w:val="333333"/>
                <w:sz w:val="22"/>
                <w:szCs w:val="22"/>
              </w:rPr>
            </w:pPr>
            <w:r w:rsidRPr="00660768">
              <w:rPr>
                <w:rFonts w:eastAsia="Times New Roman"/>
                <w:b/>
                <w:bCs/>
                <w:color w:val="333333"/>
                <w:sz w:val="22"/>
                <w:szCs w:val="22"/>
              </w:rPr>
              <w:t>Периодичность</w:t>
            </w:r>
          </w:p>
        </w:tc>
      </w:tr>
      <w:tr w:rsidR="00000000" w:rsidRPr="00660768" w14:paraId="27B5C3B8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5155DDFD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Предметные олимпиады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6632034E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1 раз в год</w:t>
            </w:r>
          </w:p>
        </w:tc>
      </w:tr>
      <w:tr w:rsidR="00000000" w:rsidRPr="00660768" w14:paraId="6727F6F4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03223168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Общешкольная конференция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51CE01CD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1 раз в год</w:t>
            </w:r>
          </w:p>
        </w:tc>
      </w:tr>
      <w:tr w:rsidR="00000000" w:rsidRPr="00660768" w14:paraId="1AB45949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0339EB8D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Предметные недели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600E2BD4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По годовому плану</w:t>
            </w:r>
          </w:p>
        </w:tc>
      </w:tr>
      <w:tr w:rsidR="00000000" w:rsidRPr="00660768" w14:paraId="61122F86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13D1F3E7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Творческие отчёты учителей из опыта работы с одарёнными детьми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7886A919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Методический день</w:t>
            </w:r>
          </w:p>
        </w:tc>
      </w:tr>
      <w:tr w:rsidR="00000000" w:rsidRPr="00660768" w14:paraId="19096156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11B602DF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Внутришкольный контроль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0E98DAAA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По годовому плану</w:t>
            </w:r>
          </w:p>
        </w:tc>
      </w:tr>
      <w:tr w:rsidR="00000000" w:rsidRPr="00660768" w14:paraId="508FBD73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17E7CEDA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Творческие отчёты кружков и спортивных секций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32F733EC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1 раз в год</w:t>
            </w:r>
          </w:p>
        </w:tc>
      </w:tr>
      <w:tr w:rsidR="00000000" w:rsidRPr="00660768" w14:paraId="7B8F196D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3563C104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Тематические конкурсы, выставки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4EF080EE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По годовому плану</w:t>
            </w:r>
          </w:p>
        </w:tc>
      </w:tr>
      <w:tr w:rsidR="00000000" w:rsidRPr="00660768" w14:paraId="44DBD249" w14:textId="77777777">
        <w:trPr>
          <w:divId w:val="1859584339"/>
        </w:trPr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3BCF6B2D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Интеллектуальные предметные и творческие конкурсы</w:t>
            </w:r>
          </w:p>
        </w:tc>
        <w:tc>
          <w:tcPr>
            <w:tcW w:w="0" w:type="auto"/>
            <w:tcBorders>
              <w:bottom w:val="single" w:sz="6" w:space="0" w:color="C8C7C7"/>
              <w:right w:val="single" w:sz="6" w:space="0" w:color="C8C7C7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15" w:type="dxa"/>
            </w:tcMar>
            <w:vAlign w:val="center"/>
            <w:hideMark/>
          </w:tcPr>
          <w:p w14:paraId="1F4F6B80" w14:textId="77777777" w:rsidR="00000000" w:rsidRPr="00660768" w:rsidRDefault="00660768" w:rsidP="00660768">
            <w:pPr>
              <w:spacing w:after="225" w:line="288" w:lineRule="atLeast"/>
              <w:jc w:val="both"/>
              <w:rPr>
                <w:rFonts w:eastAsia="Times New Roman"/>
                <w:color w:val="000000"/>
                <w:sz w:val="27"/>
                <w:szCs w:val="27"/>
              </w:rPr>
            </w:pPr>
            <w:r w:rsidRPr="00660768">
              <w:rPr>
                <w:rFonts w:eastAsia="Times New Roman"/>
                <w:color w:val="000000"/>
                <w:sz w:val="27"/>
                <w:szCs w:val="27"/>
              </w:rPr>
              <w:t>По годовому плану</w:t>
            </w:r>
          </w:p>
        </w:tc>
      </w:tr>
    </w:tbl>
    <w:p w14:paraId="401F0A9E" w14:textId="77777777" w:rsidR="00000000" w:rsidRPr="00660768" w:rsidRDefault="00660768" w:rsidP="00660768">
      <w:pPr>
        <w:pStyle w:val="3"/>
        <w:jc w:val="both"/>
        <w:divId w:val="1859584339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</w:rPr>
        <w:t>4. Организация и функциональное об</w:t>
      </w:r>
      <w:r w:rsidRPr="00660768">
        <w:rPr>
          <w:rFonts w:eastAsia="Times New Roman"/>
          <w:color w:val="1E2120"/>
        </w:rPr>
        <w:t xml:space="preserve">еспечение работы с одаренными обучающимися </w:t>
      </w:r>
    </w:p>
    <w:p w14:paraId="01E72FE9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>4.1. Работа с одарёнными обучающимися начинается с 1 сентября текущего года и заканчивается вместе с окончанием образовательной деятельности в школе.</w:t>
      </w:r>
      <w:r w:rsidRPr="00660768">
        <w:rPr>
          <w:color w:val="1E2120"/>
          <w:sz w:val="21"/>
          <w:szCs w:val="21"/>
        </w:rPr>
        <w:br/>
        <w:t xml:space="preserve">4.2. </w:t>
      </w:r>
      <w:ins w:id="8" w:author="Unknown">
        <w:r w:rsidRPr="00660768">
          <w:rPr>
            <w:color w:val="1E2120"/>
            <w:sz w:val="21"/>
            <w:szCs w:val="21"/>
            <w:u w:val="single"/>
          </w:rPr>
          <w:t>Работа с одарёнными детьми ведётся в двух направлениях:</w:t>
        </w:r>
      </w:ins>
      <w:r w:rsidRPr="00660768">
        <w:rPr>
          <w:color w:val="1E2120"/>
          <w:sz w:val="21"/>
          <w:szCs w:val="21"/>
        </w:rPr>
        <w:br/>
        <w:t>4</w:t>
      </w:r>
      <w:r w:rsidRPr="00660768">
        <w:rPr>
          <w:color w:val="1E2120"/>
          <w:sz w:val="21"/>
          <w:szCs w:val="21"/>
        </w:rPr>
        <w:t xml:space="preserve">.2.1. </w:t>
      </w:r>
      <w:r w:rsidRPr="00660768">
        <w:rPr>
          <w:rStyle w:val="a5"/>
          <w:color w:val="1E2120"/>
          <w:sz w:val="21"/>
          <w:szCs w:val="21"/>
        </w:rPr>
        <w:t>Первое направление</w:t>
      </w:r>
      <w:r w:rsidRPr="00660768">
        <w:rPr>
          <w:color w:val="1E2120"/>
          <w:sz w:val="21"/>
          <w:szCs w:val="21"/>
        </w:rPr>
        <w:t xml:space="preserve"> – организация и проведение внеклассной работы по программам творческого развития в определенной области, которая осуществляется как индивидуально, так и в группе.</w:t>
      </w:r>
      <w:r w:rsidRPr="00660768">
        <w:rPr>
          <w:color w:val="1E2120"/>
          <w:sz w:val="21"/>
          <w:szCs w:val="21"/>
        </w:rPr>
        <w:br/>
      </w:r>
      <w:ins w:id="9" w:author="Unknown">
        <w:r w:rsidRPr="00660768">
          <w:rPr>
            <w:color w:val="1E2120"/>
            <w:sz w:val="21"/>
            <w:szCs w:val="21"/>
            <w:u w:val="single"/>
          </w:rPr>
          <w:t>Формы работы с одарёнными обучающимися:</w:t>
        </w:r>
      </w:ins>
    </w:p>
    <w:p w14:paraId="1D25AF53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выполнение научно-исследоват</w:t>
      </w:r>
      <w:r w:rsidRPr="00660768">
        <w:rPr>
          <w:rFonts w:eastAsia="Times New Roman"/>
          <w:color w:val="1E2120"/>
          <w:sz w:val="21"/>
          <w:szCs w:val="21"/>
        </w:rPr>
        <w:t>ельских и проектных работ;</w:t>
      </w:r>
    </w:p>
    <w:p w14:paraId="49C3C70A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творческие кружки;</w:t>
      </w:r>
    </w:p>
    <w:p w14:paraId="76B7AAD6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предметные олимпиады;</w:t>
      </w:r>
    </w:p>
    <w:p w14:paraId="7F21DCA2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предметные недели;</w:t>
      </w:r>
    </w:p>
    <w:p w14:paraId="511A2DA9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детские научно-практические конференции;</w:t>
      </w:r>
    </w:p>
    <w:p w14:paraId="74567B24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конкурсы проектных работ;</w:t>
      </w:r>
    </w:p>
    <w:p w14:paraId="34BF109C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соревнования;</w:t>
      </w:r>
    </w:p>
    <w:p w14:paraId="20ED0651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>турниры;</w:t>
      </w:r>
    </w:p>
    <w:p w14:paraId="40181C81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творческие конкурсы;</w:t>
      </w:r>
    </w:p>
    <w:p w14:paraId="780A5AD9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фестивали;</w:t>
      </w:r>
    </w:p>
    <w:p w14:paraId="404C3CCE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выставки;</w:t>
      </w:r>
    </w:p>
    <w:p w14:paraId="47C57BFC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спартакиады;</w:t>
      </w:r>
    </w:p>
    <w:p w14:paraId="7E324185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праздники;</w:t>
      </w:r>
    </w:p>
    <w:p w14:paraId="69087663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творческие мастерские;</w:t>
      </w:r>
    </w:p>
    <w:p w14:paraId="04B2A389" w14:textId="77777777" w:rsidR="00000000" w:rsidRPr="00660768" w:rsidRDefault="00660768" w:rsidP="00660768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каникулярные сборы, лагеря и др.</w:t>
      </w:r>
    </w:p>
    <w:p w14:paraId="54388401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4.2.2. </w:t>
      </w:r>
      <w:r w:rsidRPr="00660768">
        <w:rPr>
          <w:rStyle w:val="a5"/>
          <w:color w:val="1E2120"/>
          <w:sz w:val="21"/>
          <w:szCs w:val="21"/>
        </w:rPr>
        <w:t>Второе направление</w:t>
      </w:r>
      <w:r w:rsidRPr="00660768">
        <w:rPr>
          <w:color w:val="1E2120"/>
          <w:sz w:val="21"/>
          <w:szCs w:val="21"/>
        </w:rPr>
        <w:t xml:space="preserve"> – отбор и обучение интеллектуально одарённых детей 10 и 11 классов по специально разработанной образовательной программе «Одарённый класс».</w:t>
      </w:r>
      <w:r w:rsidRPr="00660768">
        <w:rPr>
          <w:color w:val="1E2120"/>
          <w:sz w:val="21"/>
          <w:szCs w:val="21"/>
        </w:rPr>
        <w:br/>
      </w:r>
      <w:ins w:id="10" w:author="Unknown">
        <w:r w:rsidRPr="00660768">
          <w:rPr>
            <w:color w:val="1E2120"/>
            <w:sz w:val="21"/>
            <w:szCs w:val="21"/>
            <w:u w:val="single"/>
          </w:rPr>
          <w:t>Формы работы с одарёнными обучающи</w:t>
        </w:r>
        <w:r w:rsidRPr="00660768">
          <w:rPr>
            <w:color w:val="1E2120"/>
            <w:sz w:val="21"/>
            <w:szCs w:val="21"/>
            <w:u w:val="single"/>
          </w:rPr>
          <w:t>мися:</w:t>
        </w:r>
      </w:ins>
    </w:p>
    <w:p w14:paraId="172CEDE9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выполнение научно-исследовательских и проектных работ;</w:t>
      </w:r>
    </w:p>
    <w:p w14:paraId="31AFCB6D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предметные олимпиады;</w:t>
      </w:r>
    </w:p>
    <w:p w14:paraId="401BEEE3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предметные недели;</w:t>
      </w:r>
    </w:p>
    <w:p w14:paraId="0AA84F96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интеллектуальные турниры;</w:t>
      </w:r>
    </w:p>
    <w:p w14:paraId="7601EE27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конкурсы проектных работ;</w:t>
      </w:r>
    </w:p>
    <w:p w14:paraId="431A4501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детские научно-практические конференции;</w:t>
      </w:r>
    </w:p>
    <w:p w14:paraId="61D6147F" w14:textId="77777777" w:rsidR="00000000" w:rsidRPr="00660768" w:rsidRDefault="00660768" w:rsidP="00660768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экскурсии и др.</w:t>
      </w:r>
    </w:p>
    <w:p w14:paraId="6CDD43DF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4.3. </w:t>
      </w:r>
      <w:ins w:id="11" w:author="Unknown">
        <w:r w:rsidRPr="00660768">
          <w:rPr>
            <w:color w:val="1E2120"/>
            <w:sz w:val="21"/>
            <w:szCs w:val="21"/>
            <w:u w:val="single"/>
          </w:rPr>
          <w:t>В функциональные обязанности директора о</w:t>
        </w:r>
        <w:r w:rsidRPr="00660768">
          <w:rPr>
            <w:color w:val="1E2120"/>
            <w:sz w:val="21"/>
            <w:szCs w:val="21"/>
            <w:u w:val="single"/>
          </w:rPr>
          <w:t>бщеобразовательной организации входит:</w:t>
        </w:r>
      </w:ins>
    </w:p>
    <w:p w14:paraId="7F81A5E3" w14:textId="77777777" w:rsidR="00000000" w:rsidRPr="00660768" w:rsidRDefault="00660768" w:rsidP="0066076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планирование в годовом плане работы общеобразовательной организации отдельного раздела по работе с одарёнными детьми и контроль за его выполнением обучающимися;</w:t>
      </w:r>
    </w:p>
    <w:p w14:paraId="2BC5FA9D" w14:textId="77777777" w:rsidR="00000000" w:rsidRPr="00660768" w:rsidRDefault="00660768" w:rsidP="00660768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материальное стимулирование педагогов, осуществляющих работу с одаренными обучающимися, а также имеющих высокие результаты участия обучающихся в различных конкурсах.</w:t>
      </w:r>
    </w:p>
    <w:p w14:paraId="652C2A55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4.2. </w:t>
      </w:r>
      <w:ins w:id="12" w:author="Unknown">
        <w:r w:rsidRPr="00660768">
          <w:rPr>
            <w:color w:val="1E2120"/>
            <w:sz w:val="21"/>
            <w:szCs w:val="21"/>
            <w:u w:val="single"/>
          </w:rPr>
          <w:t>Функции заместителей директора по учебно-воспитательной работе:</w:t>
        </w:r>
      </w:ins>
    </w:p>
    <w:p w14:paraId="6A60DBCA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регулирование и корре</w:t>
      </w:r>
      <w:r w:rsidRPr="00660768">
        <w:rPr>
          <w:rFonts w:eastAsia="Times New Roman"/>
          <w:color w:val="1E2120"/>
          <w:sz w:val="21"/>
          <w:szCs w:val="21"/>
        </w:rPr>
        <w:t>кция образовательной деятельности, связанной с отбором и обучением интеллектуально одарённых детей 10 и 11 классов по специально разработанной образовательной программе «Одарённый класс» (учебные программы, учебный план, расписание, факультативы, т.д.);</w:t>
      </w:r>
    </w:p>
    <w:p w14:paraId="20DCB737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</w:t>
      </w:r>
      <w:r w:rsidRPr="00660768">
        <w:rPr>
          <w:rFonts w:eastAsia="Times New Roman"/>
          <w:color w:val="1E2120"/>
          <w:sz w:val="21"/>
          <w:szCs w:val="21"/>
        </w:rPr>
        <w:t>ганизация внеклассных занятий по углубленному изучению предметов;</w:t>
      </w:r>
    </w:p>
    <w:p w14:paraId="4E6D82DC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оформление нормативной документации;</w:t>
      </w:r>
    </w:p>
    <w:p w14:paraId="5A420F82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сопровождение и разработка образовательных программ;</w:t>
      </w:r>
    </w:p>
    <w:p w14:paraId="3359C30C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отчетов о работе с одарёнными детьми;</w:t>
      </w:r>
    </w:p>
    <w:p w14:paraId="159C6E84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и проведение педагогических советов, со</w:t>
      </w:r>
      <w:r w:rsidRPr="00660768">
        <w:rPr>
          <w:rFonts w:eastAsia="Times New Roman"/>
          <w:color w:val="1E2120"/>
          <w:sz w:val="21"/>
          <w:szCs w:val="21"/>
        </w:rPr>
        <w:t>вещаний, семинаров по проблемам работы с одарёнными детьми;</w:t>
      </w:r>
    </w:p>
    <w:p w14:paraId="2D48788C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координация действий учителей, педагогов-психологов, учителей-логопедов, работающих с одарёнными детьми;</w:t>
      </w:r>
    </w:p>
    <w:p w14:paraId="50456E59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>повышение мотивации и компетенций педагогов (оказание методической помощи педагогам);</w:t>
      </w:r>
    </w:p>
    <w:p w14:paraId="12A71DDB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помощ</w:t>
      </w:r>
      <w:r w:rsidRPr="00660768">
        <w:rPr>
          <w:rFonts w:eastAsia="Times New Roman"/>
          <w:color w:val="1E2120"/>
          <w:sz w:val="21"/>
          <w:szCs w:val="21"/>
        </w:rPr>
        <w:t>ь в разработке индивидуальных образовательных программ для одарённых обучающихся;</w:t>
      </w:r>
    </w:p>
    <w:p w14:paraId="30312603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мониторинг результативности работы системы с одарёнными обучающимися;</w:t>
      </w:r>
    </w:p>
    <w:p w14:paraId="688C178E" w14:textId="77777777" w:rsidR="00000000" w:rsidRPr="00660768" w:rsidRDefault="00660768" w:rsidP="00660768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сбор общих информационных данных по одарённым детям.</w:t>
      </w:r>
    </w:p>
    <w:p w14:paraId="617093F3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4.3. </w:t>
      </w:r>
      <w:ins w:id="13" w:author="Unknown">
        <w:r w:rsidRPr="00660768">
          <w:rPr>
            <w:color w:val="1E2120"/>
            <w:sz w:val="21"/>
            <w:szCs w:val="21"/>
            <w:u w:val="single"/>
          </w:rPr>
          <w:t>Функции заместителя директора школы по воспита</w:t>
        </w:r>
        <w:r w:rsidRPr="00660768">
          <w:rPr>
            <w:color w:val="1E2120"/>
            <w:sz w:val="21"/>
            <w:szCs w:val="21"/>
            <w:u w:val="single"/>
          </w:rPr>
          <w:t>тельной работе:</w:t>
        </w:r>
      </w:ins>
    </w:p>
    <w:p w14:paraId="36E8CAA9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регулирование и коррекция образовательной деятельности, связанной с организацией и проведением внеклассной работы с одарёнными детьми (программы дополнительного образования, расписание, тематика кружков, секций, т.д.);</w:t>
      </w:r>
    </w:p>
    <w:p w14:paraId="1BB39920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подготовка отчётов о </w:t>
      </w:r>
      <w:r w:rsidRPr="00660768">
        <w:rPr>
          <w:rFonts w:eastAsia="Times New Roman"/>
          <w:color w:val="1E2120"/>
          <w:sz w:val="21"/>
          <w:szCs w:val="21"/>
        </w:rPr>
        <w:t>работе с одарёнными детьми;</w:t>
      </w:r>
    </w:p>
    <w:p w14:paraId="54063166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и проведение педагогических советов, совещаний, семинаров по проблемам работы с одарёнными детьми;</w:t>
      </w:r>
    </w:p>
    <w:p w14:paraId="0CA1E88E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координация действий педагогов дополнительного образования, классных руководителей, работающих с одарёнными детьми;</w:t>
      </w:r>
    </w:p>
    <w:p w14:paraId="3A63428A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</w:t>
      </w:r>
      <w:r w:rsidRPr="00660768">
        <w:rPr>
          <w:rFonts w:eastAsia="Times New Roman"/>
          <w:color w:val="1E2120"/>
          <w:sz w:val="21"/>
          <w:szCs w:val="21"/>
        </w:rPr>
        <w:t>омощь в разработке индивидуальных образовательных программ для одарённых детей;</w:t>
      </w:r>
    </w:p>
    <w:p w14:paraId="0CFC6F65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организация, проведение и участие в мероприятиях, на которых раскрываются художественная и социальная одарённость обучающихся;</w:t>
      </w:r>
    </w:p>
    <w:p w14:paraId="4B4A1F34" w14:textId="77777777" w:rsidR="00000000" w:rsidRPr="00660768" w:rsidRDefault="00660768" w:rsidP="00660768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сбор общих информационных данных по одарённым дет</w:t>
      </w:r>
      <w:r w:rsidRPr="00660768">
        <w:rPr>
          <w:rFonts w:eastAsia="Times New Roman"/>
          <w:color w:val="1E2120"/>
          <w:sz w:val="21"/>
          <w:szCs w:val="21"/>
        </w:rPr>
        <w:t>ям.</w:t>
      </w:r>
    </w:p>
    <w:p w14:paraId="759BD97E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4.4. </w:t>
      </w:r>
      <w:ins w:id="14" w:author="Unknown">
        <w:r w:rsidRPr="00660768">
          <w:rPr>
            <w:color w:val="1E2120"/>
            <w:sz w:val="21"/>
            <w:szCs w:val="21"/>
            <w:u w:val="single"/>
          </w:rPr>
          <w:t>Функции руководителей школьных методических объединений:</w:t>
        </w:r>
      </w:ins>
    </w:p>
    <w:p w14:paraId="76F39B2D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сбор и систематизация методических материалов по проблеме интеллектуальной одарённости;</w:t>
      </w:r>
    </w:p>
    <w:p w14:paraId="7A94F678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подбор диагностических материалов для выявления интеллектуально одарённых детей;</w:t>
      </w:r>
    </w:p>
    <w:p w14:paraId="3FC053CD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планирование и проведение школьных предметных недель и олимпиад (ежегодно);</w:t>
      </w:r>
    </w:p>
    <w:p w14:paraId="505BC334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разработка материалов, вопросов и заданий повышенного уровня сложности по предметам (постоянно);</w:t>
      </w:r>
    </w:p>
    <w:p w14:paraId="6B5C72A9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оформление материалов по работе с одарёнными детьми на сайте общеобразовательной ор</w:t>
      </w:r>
      <w:r w:rsidRPr="00660768">
        <w:rPr>
          <w:rFonts w:eastAsia="Times New Roman"/>
          <w:color w:val="1E2120"/>
          <w:sz w:val="21"/>
          <w:szCs w:val="21"/>
        </w:rPr>
        <w:t>ганизации, стенде методической работы (диагностики, образцы заданий, результаты олимпиад и т.д.);</w:t>
      </w:r>
    </w:p>
    <w:p w14:paraId="54A7B641" w14:textId="77777777" w:rsidR="00000000" w:rsidRPr="00660768" w:rsidRDefault="00660768" w:rsidP="00660768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руководство подготовкой творческих отчётов учителей, работающих с одарёнными детьми.</w:t>
      </w:r>
    </w:p>
    <w:p w14:paraId="4107B501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4.5. </w:t>
      </w:r>
      <w:ins w:id="15" w:author="Unknown">
        <w:r w:rsidRPr="00660768">
          <w:rPr>
            <w:color w:val="1E2120"/>
            <w:sz w:val="21"/>
            <w:szCs w:val="21"/>
            <w:u w:val="single"/>
          </w:rPr>
          <w:t>Функции учителей-предметников:</w:t>
        </w:r>
      </w:ins>
    </w:p>
    <w:p w14:paraId="5FB7B596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выявление одарённых детей;</w:t>
      </w:r>
    </w:p>
    <w:p w14:paraId="25BE2D9C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</w:t>
      </w:r>
      <w:r w:rsidRPr="00660768">
        <w:rPr>
          <w:rFonts w:eastAsia="Times New Roman"/>
          <w:color w:val="1E2120"/>
          <w:sz w:val="21"/>
          <w:szCs w:val="21"/>
        </w:rPr>
        <w:t xml:space="preserve"> методических рекомендаций по работе с одарёнными детьми;</w:t>
      </w:r>
    </w:p>
    <w:p w14:paraId="0BE885A7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определение критериев эффективности работы с интеллектуально одарёнными детьми;</w:t>
      </w:r>
    </w:p>
    <w:p w14:paraId="725C122F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отчётов о работе с одарёнными детьми;</w:t>
      </w:r>
    </w:p>
    <w:p w14:paraId="51328FF5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корректировка программ и тематических планов для работы с одарёнными </w:t>
      </w:r>
      <w:r w:rsidRPr="00660768">
        <w:rPr>
          <w:rFonts w:eastAsia="Times New Roman"/>
          <w:color w:val="1E2120"/>
          <w:sz w:val="21"/>
          <w:szCs w:val="21"/>
        </w:rPr>
        <w:t>детьми, включение заданий повышенной сложности, творческого, научно-исследовательского уровней;</w:t>
      </w:r>
    </w:p>
    <w:p w14:paraId="1BC97FA6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индивидуальной работы с одарёнными детьми;</w:t>
      </w:r>
    </w:p>
    <w:p w14:paraId="1C32CE63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обучающихся к олимпиадам, конкурсам, викторинам, конференциям различного уровня;</w:t>
      </w:r>
    </w:p>
    <w:p w14:paraId="64245F97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lastRenderedPageBreak/>
        <w:t>отбор и оформ</w:t>
      </w:r>
      <w:r w:rsidRPr="00660768">
        <w:rPr>
          <w:rFonts w:eastAsia="Times New Roman"/>
          <w:color w:val="1E2120"/>
          <w:sz w:val="21"/>
          <w:szCs w:val="21"/>
        </w:rPr>
        <w:t>ление в течение года достижений одарённых детей для предъявления на ежегодной конференции в общеобразовательной организации;</w:t>
      </w:r>
    </w:p>
    <w:p w14:paraId="62740376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оформление своего опыта работы с одарёнными обучающимися в виде творческого отчёта для предъявления на Педсовете;</w:t>
      </w:r>
    </w:p>
    <w:p w14:paraId="17B5BD61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консультирование </w:t>
      </w:r>
      <w:r w:rsidRPr="00660768">
        <w:rPr>
          <w:rFonts w:eastAsia="Times New Roman"/>
          <w:color w:val="1E2120"/>
          <w:sz w:val="21"/>
          <w:szCs w:val="21"/>
        </w:rPr>
        <w:t>родителей одарённых детей по вопросам развития способностей их детей;</w:t>
      </w:r>
    </w:p>
    <w:p w14:paraId="322F0137" w14:textId="77777777" w:rsidR="00000000" w:rsidRPr="00660768" w:rsidRDefault="00660768" w:rsidP="00660768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отчётов о работе с одарёнными обучающимися.</w:t>
      </w:r>
    </w:p>
    <w:p w14:paraId="504E5FB0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4.6. </w:t>
      </w:r>
      <w:ins w:id="16" w:author="Unknown">
        <w:r w:rsidRPr="00660768">
          <w:rPr>
            <w:color w:val="1E2120"/>
            <w:sz w:val="21"/>
            <w:szCs w:val="21"/>
            <w:u w:val="single"/>
          </w:rPr>
          <w:t>Функции классных руководителей:</w:t>
        </w:r>
      </w:ins>
    </w:p>
    <w:p w14:paraId="69B9D26E" w14:textId="77777777" w:rsidR="00000000" w:rsidRPr="00660768" w:rsidRDefault="00660768" w:rsidP="0066076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оформление сводной таблицы по видам (областям) одарённости детей, используя данные диагностик психологов, учителей-предметников, руководителей кружков, секций, родителей, своих наблюдений;</w:t>
      </w:r>
    </w:p>
    <w:p w14:paraId="18CAAA98" w14:textId="77777777" w:rsidR="00000000" w:rsidRPr="00660768" w:rsidRDefault="00660768" w:rsidP="0066076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планирование воспитательной работы в классе с учетом реализации ода</w:t>
      </w:r>
      <w:r w:rsidRPr="00660768">
        <w:rPr>
          <w:rFonts w:eastAsia="Times New Roman"/>
          <w:color w:val="1E2120"/>
          <w:sz w:val="21"/>
          <w:szCs w:val="21"/>
        </w:rPr>
        <w:t>рёнными детьми класса своих способностей;</w:t>
      </w:r>
    </w:p>
    <w:p w14:paraId="31FF3A86" w14:textId="77777777" w:rsidR="00000000" w:rsidRPr="00660768" w:rsidRDefault="00660768" w:rsidP="0066076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отчётов о работе с одарёнными обучающимися;</w:t>
      </w:r>
    </w:p>
    <w:p w14:paraId="2774EE17" w14:textId="77777777" w:rsidR="00000000" w:rsidRPr="00660768" w:rsidRDefault="00660768" w:rsidP="00660768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взаимосвязь с руководителями секций, кружков и др. дополнительного образования.</w:t>
      </w:r>
    </w:p>
    <w:p w14:paraId="4BDE9FCD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4.7. </w:t>
      </w:r>
      <w:ins w:id="17" w:author="Unknown">
        <w:r w:rsidRPr="00660768">
          <w:rPr>
            <w:color w:val="1E2120"/>
            <w:sz w:val="21"/>
            <w:szCs w:val="21"/>
            <w:u w:val="single"/>
          </w:rPr>
          <w:t>Функции руководителей кружков и секций:</w:t>
        </w:r>
      </w:ins>
    </w:p>
    <w:p w14:paraId="36A56533" w14:textId="77777777" w:rsidR="00000000" w:rsidRPr="00660768" w:rsidRDefault="00660768" w:rsidP="0066076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выявление одарённых обучающихся;</w:t>
      </w:r>
    </w:p>
    <w:p w14:paraId="02281452" w14:textId="77777777" w:rsidR="00000000" w:rsidRPr="00660768" w:rsidRDefault="00660768" w:rsidP="0066076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организация творческих отчётов детей;</w:t>
      </w:r>
    </w:p>
    <w:p w14:paraId="56A04982" w14:textId="77777777" w:rsidR="00000000" w:rsidRPr="00660768" w:rsidRDefault="00660768" w:rsidP="0066076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предоставление необходимой информации классным руководителям;</w:t>
      </w:r>
    </w:p>
    <w:p w14:paraId="5E30D126" w14:textId="77777777" w:rsidR="00000000" w:rsidRPr="00660768" w:rsidRDefault="00660768" w:rsidP="0066076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консультирование родителей;</w:t>
      </w:r>
    </w:p>
    <w:p w14:paraId="11D4963E" w14:textId="77777777" w:rsidR="00000000" w:rsidRPr="00660768" w:rsidRDefault="00660768" w:rsidP="00660768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отчётов о работе с одарёнными детьми (в произвольной форме).</w:t>
      </w:r>
    </w:p>
    <w:p w14:paraId="23949088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4.8. </w:t>
      </w:r>
      <w:ins w:id="18" w:author="Unknown">
        <w:r w:rsidRPr="00660768">
          <w:rPr>
            <w:color w:val="1E2120"/>
            <w:sz w:val="21"/>
            <w:szCs w:val="21"/>
            <w:u w:val="single"/>
          </w:rPr>
          <w:t>Функции педагога-психолога:</w:t>
        </w:r>
      </w:ins>
    </w:p>
    <w:p w14:paraId="15797A3D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психодиагностическая ра</w:t>
      </w:r>
      <w:r w:rsidRPr="00660768">
        <w:rPr>
          <w:rFonts w:eastAsia="Times New Roman"/>
          <w:color w:val="1E2120"/>
          <w:sz w:val="21"/>
          <w:szCs w:val="21"/>
        </w:rPr>
        <w:t>бота (групповая, индивидуальная);</w:t>
      </w:r>
    </w:p>
    <w:p w14:paraId="70533EEA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индивидуальные и групповые занятия с обучающимися;</w:t>
      </w:r>
    </w:p>
    <w:p w14:paraId="44A17F28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индивидуальные и групповые консультации для обучающихся;</w:t>
      </w:r>
    </w:p>
    <w:p w14:paraId="02980DF5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работа с родителями (выступления на родительских собраниях, консультации);</w:t>
      </w:r>
    </w:p>
    <w:p w14:paraId="1E5C1D1D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работа с учителями (консультации, трени</w:t>
      </w:r>
      <w:r w:rsidRPr="00660768">
        <w:rPr>
          <w:rFonts w:eastAsia="Times New Roman"/>
          <w:color w:val="1E2120"/>
          <w:sz w:val="21"/>
          <w:szCs w:val="21"/>
        </w:rPr>
        <w:t>нги, просветительская работа);</w:t>
      </w:r>
    </w:p>
    <w:p w14:paraId="4ED5A25A" w14:textId="77777777" w:rsidR="00000000" w:rsidRPr="00660768" w:rsidRDefault="00660768" w:rsidP="00660768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подготовка отчётов о работе с одарёнными обучающимися.</w:t>
      </w:r>
    </w:p>
    <w:p w14:paraId="74C225BE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 xml:space="preserve">4.9. </w:t>
      </w:r>
      <w:ins w:id="19" w:author="Unknown">
        <w:r w:rsidRPr="00660768">
          <w:rPr>
            <w:color w:val="1E2120"/>
            <w:sz w:val="21"/>
            <w:szCs w:val="21"/>
            <w:u w:val="single"/>
          </w:rPr>
          <w:t>Функции родителей (законных представителей):</w:t>
        </w:r>
      </w:ins>
    </w:p>
    <w:p w14:paraId="572EDC10" w14:textId="77777777" w:rsidR="00000000" w:rsidRPr="00660768" w:rsidRDefault="00660768" w:rsidP="0066076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раннее выявление одаренности ребенка;</w:t>
      </w:r>
    </w:p>
    <w:p w14:paraId="3BBD3D56" w14:textId="77777777" w:rsidR="00000000" w:rsidRPr="00660768" w:rsidRDefault="00660768" w:rsidP="0066076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создание комфортных, эмоциональных условий для развития способностей ребенка;</w:t>
      </w:r>
    </w:p>
    <w:p w14:paraId="65E6D8D1" w14:textId="77777777" w:rsidR="00000000" w:rsidRPr="00660768" w:rsidRDefault="00660768" w:rsidP="0066076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опре</w:t>
      </w:r>
      <w:r w:rsidRPr="00660768">
        <w:rPr>
          <w:rFonts w:eastAsia="Times New Roman"/>
          <w:color w:val="1E2120"/>
          <w:sz w:val="21"/>
          <w:szCs w:val="21"/>
        </w:rPr>
        <w:t>деление социального запроса для школы;</w:t>
      </w:r>
    </w:p>
    <w:p w14:paraId="6418BC31" w14:textId="77777777" w:rsidR="00000000" w:rsidRPr="00660768" w:rsidRDefault="00660768" w:rsidP="00660768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859584339"/>
        <w:rPr>
          <w:rFonts w:eastAsia="Times New Roman"/>
          <w:color w:val="1E2120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>сотрудничество в работе с одаренными детьми с участниками образовательной деятельности.</w:t>
      </w:r>
    </w:p>
    <w:p w14:paraId="23F87DB7" w14:textId="77777777" w:rsidR="00000000" w:rsidRPr="00660768" w:rsidRDefault="00660768" w:rsidP="00660768">
      <w:pPr>
        <w:pStyle w:val="3"/>
        <w:jc w:val="both"/>
        <w:divId w:val="1859584339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</w:rPr>
        <w:t>5. Организация занятия для одарённых детей</w:t>
      </w:r>
    </w:p>
    <w:p w14:paraId="0EFBAE20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lastRenderedPageBreak/>
        <w:t>5.1. Индивидуальные занятия для одаренных детей вводятся для расширения возможностей обучающихся в определении и развитии индивидуальных особенностей и интересов в образовательной деятельности.</w:t>
      </w:r>
      <w:r w:rsidRPr="00660768">
        <w:rPr>
          <w:color w:val="1E2120"/>
          <w:sz w:val="21"/>
          <w:szCs w:val="21"/>
        </w:rPr>
        <w:br/>
      </w:r>
      <w:r w:rsidRPr="00660768">
        <w:rPr>
          <w:color w:val="1E2120"/>
          <w:sz w:val="21"/>
          <w:szCs w:val="21"/>
        </w:rPr>
        <w:t>5.2. Главная задача индивидуальных занятий с одаренными детьми — способствовать ориентации педагогической деятельности на развитие индивидуальных творческих способностей обучающихся.</w:t>
      </w:r>
      <w:r w:rsidRPr="00660768">
        <w:rPr>
          <w:color w:val="1E2120"/>
          <w:sz w:val="21"/>
          <w:szCs w:val="21"/>
        </w:rPr>
        <w:br/>
        <w:t>5.3. Индивидуальные занятия не являются обязательными.</w:t>
      </w:r>
      <w:r w:rsidRPr="00660768">
        <w:rPr>
          <w:color w:val="1E2120"/>
          <w:sz w:val="21"/>
          <w:szCs w:val="21"/>
        </w:rPr>
        <w:br/>
        <w:t>5.4. Индивидуальны</w:t>
      </w:r>
      <w:r w:rsidRPr="00660768">
        <w:rPr>
          <w:color w:val="1E2120"/>
          <w:sz w:val="21"/>
          <w:szCs w:val="21"/>
        </w:rPr>
        <w:t>е занятия могут быть организованы как по образовательным компонентам инвариантной части учебного плана, так и по предметам, выбираемым в качестве дополнительного образования или специализации, углубления базового компонента образования.</w:t>
      </w:r>
      <w:r w:rsidRPr="00660768">
        <w:rPr>
          <w:color w:val="1E2120"/>
          <w:sz w:val="21"/>
          <w:szCs w:val="21"/>
        </w:rPr>
        <w:br/>
        <w:t>5.5. В данном случа</w:t>
      </w:r>
      <w:r w:rsidRPr="00660768">
        <w:rPr>
          <w:color w:val="1E2120"/>
          <w:sz w:val="21"/>
          <w:szCs w:val="21"/>
        </w:rPr>
        <w:t>е учителю, проводящему индивидуальные занятия, может быть назначено денежное поощрение, в соответствии с Положением о денежном поощрении.</w:t>
      </w:r>
      <w:r w:rsidRPr="00660768">
        <w:rPr>
          <w:color w:val="1E2120"/>
          <w:sz w:val="21"/>
          <w:szCs w:val="21"/>
        </w:rPr>
        <w:br/>
        <w:t>5.6. Использование дистанционных форм обучения (заочных предметных школах) и поощрения одаренности обучающихся (конкур</w:t>
      </w:r>
      <w:r w:rsidRPr="00660768">
        <w:rPr>
          <w:color w:val="1E2120"/>
          <w:sz w:val="21"/>
          <w:szCs w:val="21"/>
        </w:rPr>
        <w:t>сы, олимпиады и др.).</w:t>
      </w:r>
    </w:p>
    <w:p w14:paraId="6853B087" w14:textId="77777777" w:rsidR="00000000" w:rsidRPr="00660768" w:rsidRDefault="00660768" w:rsidP="00660768">
      <w:pPr>
        <w:pStyle w:val="3"/>
        <w:jc w:val="both"/>
        <w:divId w:val="1859584339"/>
        <w:rPr>
          <w:rFonts w:eastAsia="Times New Roman"/>
          <w:color w:val="1E2120"/>
        </w:rPr>
      </w:pPr>
      <w:r w:rsidRPr="00660768">
        <w:rPr>
          <w:rFonts w:eastAsia="Times New Roman"/>
          <w:color w:val="1E2120"/>
        </w:rPr>
        <w:t>6. Заключительные положения</w:t>
      </w:r>
    </w:p>
    <w:p w14:paraId="6DA82001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color w:val="1E2120"/>
          <w:sz w:val="21"/>
          <w:szCs w:val="21"/>
        </w:rPr>
        <w:t>6.1. Настоящее Положение о работе с одаренными детьми является локальным, нормативным актом школы, утверждается (либо вводится в действие) приказом директора общеобразовательной организации.</w:t>
      </w:r>
      <w:r w:rsidRPr="00660768">
        <w:rPr>
          <w:color w:val="1E2120"/>
          <w:sz w:val="21"/>
          <w:szCs w:val="21"/>
        </w:rPr>
        <w:br/>
        <w:t>6.2. Все измене</w:t>
      </w:r>
      <w:r w:rsidRPr="00660768">
        <w:rPr>
          <w:color w:val="1E2120"/>
          <w:sz w:val="21"/>
          <w:szCs w:val="21"/>
        </w:rPr>
        <w:t>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660768">
        <w:rPr>
          <w:color w:val="1E2120"/>
          <w:sz w:val="21"/>
          <w:szCs w:val="21"/>
        </w:rPr>
        <w:br/>
        <w:t>6.3. Данное Положение о работе с одарёнными детьми в школе принимается на неопределенный срок. Изменения и д</w:t>
      </w:r>
      <w:r w:rsidRPr="00660768">
        <w:rPr>
          <w:color w:val="1E2120"/>
          <w:sz w:val="21"/>
          <w:szCs w:val="21"/>
        </w:rPr>
        <w:t>ополнения к Положению принимаются в порядке, предусмотренном п. 6.1. настоящего Положения.</w:t>
      </w:r>
      <w:r w:rsidRPr="00660768">
        <w:rPr>
          <w:color w:val="1E2120"/>
          <w:sz w:val="21"/>
          <w:szCs w:val="21"/>
        </w:rPr>
        <w:br/>
        <w:t xml:space="preserve"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 </w:t>
      </w:r>
    </w:p>
    <w:p w14:paraId="65E0B4F5" w14:textId="77777777" w:rsidR="00000000" w:rsidRPr="00660768" w:rsidRDefault="00660768" w:rsidP="00660768">
      <w:pPr>
        <w:spacing w:line="360" w:lineRule="atLeast"/>
        <w:jc w:val="both"/>
        <w:divId w:val="2080321140"/>
        <w:rPr>
          <w:rFonts w:eastAsia="Times New Roman"/>
          <w:color w:val="1E2120"/>
          <w:sz w:val="21"/>
          <w:szCs w:val="21"/>
        </w:rPr>
      </w:pPr>
      <w:r w:rsidRPr="00660768">
        <w:rPr>
          <w:rStyle w:val="a5"/>
          <w:rFonts w:eastAsia="Times New Roman"/>
          <w:color w:val="1E2120"/>
          <w:sz w:val="21"/>
          <w:szCs w:val="21"/>
        </w:rPr>
        <w:t>Приложен</w:t>
      </w:r>
      <w:r w:rsidRPr="00660768">
        <w:rPr>
          <w:rStyle w:val="a5"/>
          <w:rFonts w:eastAsia="Times New Roman"/>
          <w:color w:val="1E2120"/>
          <w:sz w:val="21"/>
          <w:szCs w:val="21"/>
        </w:rPr>
        <w:t>ие 1</w:t>
      </w:r>
    </w:p>
    <w:p w14:paraId="788AF8BC" w14:textId="77777777" w:rsidR="00000000" w:rsidRPr="00660768" w:rsidRDefault="00660768" w:rsidP="00660768">
      <w:pPr>
        <w:pStyle w:val="a7"/>
        <w:spacing w:line="360" w:lineRule="atLeast"/>
        <w:jc w:val="both"/>
        <w:divId w:val="1859584339"/>
        <w:rPr>
          <w:color w:val="1E2120"/>
          <w:sz w:val="21"/>
          <w:szCs w:val="21"/>
        </w:rPr>
      </w:pPr>
      <w:r w:rsidRPr="00660768">
        <w:rPr>
          <w:noProof/>
          <w:color w:val="1E2120"/>
          <w:sz w:val="21"/>
          <w:szCs w:val="21"/>
        </w:rPr>
        <w:lastRenderedPageBreak/>
        <w:drawing>
          <wp:inline distT="0" distB="0" distL="0" distR="0" wp14:anchorId="49CB68A7" wp14:editId="1B7A9C99">
            <wp:extent cx="5569815" cy="7876540"/>
            <wp:effectExtent l="0" t="0" r="0" b="0"/>
            <wp:docPr id="29" name="Рисунок 29" descr=" Примерная форма индивидуального маршрута развития одаренного обучающегос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 Примерная форма индивидуального маршрута развития одаренного обучающегося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982" cy="7885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54D6B" w14:textId="77777777" w:rsidR="00000000" w:rsidRPr="00660768" w:rsidRDefault="00660768" w:rsidP="00660768">
      <w:pPr>
        <w:spacing w:after="75" w:line="360" w:lineRule="atLeast"/>
        <w:jc w:val="both"/>
        <w:divId w:val="590549327"/>
        <w:rPr>
          <w:color w:val="777777"/>
          <w:sz w:val="21"/>
          <w:szCs w:val="21"/>
        </w:rPr>
      </w:pPr>
      <w:r w:rsidRPr="00660768">
        <w:rPr>
          <w:rFonts w:eastAsia="Times New Roman"/>
          <w:color w:val="1E2120"/>
          <w:sz w:val="21"/>
          <w:szCs w:val="21"/>
        </w:rPr>
        <w:t xml:space="preserve">  </w:t>
      </w:r>
    </w:p>
    <w:sectPr w:rsidR="00000000" w:rsidRPr="0066076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3DF82" w14:textId="77777777" w:rsidR="00660768" w:rsidRDefault="00660768" w:rsidP="00660768">
      <w:r>
        <w:separator/>
      </w:r>
    </w:p>
  </w:endnote>
  <w:endnote w:type="continuationSeparator" w:id="0">
    <w:p w14:paraId="58545F1A" w14:textId="77777777" w:rsidR="00660768" w:rsidRDefault="00660768" w:rsidP="0066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3495613"/>
      <w:docPartObj>
        <w:docPartGallery w:val="Page Numbers (Bottom of Page)"/>
        <w:docPartUnique/>
      </w:docPartObj>
    </w:sdtPr>
    <w:sdtContent>
      <w:p w14:paraId="73614B3F" w14:textId="77777777" w:rsidR="00660768" w:rsidRDefault="0066076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0ACDD" w14:textId="77777777" w:rsidR="00660768" w:rsidRDefault="0066076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17680" w14:textId="77777777" w:rsidR="00660768" w:rsidRDefault="00660768" w:rsidP="00660768">
      <w:r>
        <w:separator/>
      </w:r>
    </w:p>
  </w:footnote>
  <w:footnote w:type="continuationSeparator" w:id="0">
    <w:p w14:paraId="4408C6D3" w14:textId="77777777" w:rsidR="00660768" w:rsidRDefault="00660768" w:rsidP="00660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4760"/>
    <w:multiLevelType w:val="multilevel"/>
    <w:tmpl w:val="E766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A30A98"/>
    <w:multiLevelType w:val="multilevel"/>
    <w:tmpl w:val="0FFC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7052DC"/>
    <w:multiLevelType w:val="multilevel"/>
    <w:tmpl w:val="363A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977076"/>
    <w:multiLevelType w:val="multilevel"/>
    <w:tmpl w:val="43E61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200909"/>
    <w:multiLevelType w:val="multilevel"/>
    <w:tmpl w:val="B6AE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616A8B"/>
    <w:multiLevelType w:val="multilevel"/>
    <w:tmpl w:val="39BE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F545EF"/>
    <w:multiLevelType w:val="multilevel"/>
    <w:tmpl w:val="59C65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3F2289"/>
    <w:multiLevelType w:val="multilevel"/>
    <w:tmpl w:val="4B2E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1977AC"/>
    <w:multiLevelType w:val="multilevel"/>
    <w:tmpl w:val="984C2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20649C"/>
    <w:multiLevelType w:val="multilevel"/>
    <w:tmpl w:val="F230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D20BFA"/>
    <w:multiLevelType w:val="multilevel"/>
    <w:tmpl w:val="3F0A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83E0973"/>
    <w:multiLevelType w:val="multilevel"/>
    <w:tmpl w:val="4A145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8795723"/>
    <w:multiLevelType w:val="multilevel"/>
    <w:tmpl w:val="4EEE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583EB7"/>
    <w:multiLevelType w:val="multilevel"/>
    <w:tmpl w:val="4600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6826AD"/>
    <w:multiLevelType w:val="multilevel"/>
    <w:tmpl w:val="E246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B073A5C"/>
    <w:multiLevelType w:val="multilevel"/>
    <w:tmpl w:val="5C8C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FA679A3"/>
    <w:multiLevelType w:val="multilevel"/>
    <w:tmpl w:val="89E2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2C82E84"/>
    <w:multiLevelType w:val="multilevel"/>
    <w:tmpl w:val="7AA8F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0868A3"/>
    <w:multiLevelType w:val="multilevel"/>
    <w:tmpl w:val="FFD08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EE332CF"/>
    <w:multiLevelType w:val="multilevel"/>
    <w:tmpl w:val="BD54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08E1943"/>
    <w:multiLevelType w:val="multilevel"/>
    <w:tmpl w:val="844C0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3BB7EC4"/>
    <w:multiLevelType w:val="multilevel"/>
    <w:tmpl w:val="CD4A1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4C2720"/>
    <w:multiLevelType w:val="multilevel"/>
    <w:tmpl w:val="3B687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9ED26C9"/>
    <w:multiLevelType w:val="multilevel"/>
    <w:tmpl w:val="730A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286AA2"/>
    <w:multiLevelType w:val="multilevel"/>
    <w:tmpl w:val="2638A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D055884"/>
    <w:multiLevelType w:val="multilevel"/>
    <w:tmpl w:val="268AE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D4F7D11"/>
    <w:multiLevelType w:val="multilevel"/>
    <w:tmpl w:val="93AA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F4F1B57"/>
    <w:multiLevelType w:val="multilevel"/>
    <w:tmpl w:val="3CA4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0F44407"/>
    <w:multiLevelType w:val="multilevel"/>
    <w:tmpl w:val="E8F4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2496298"/>
    <w:multiLevelType w:val="multilevel"/>
    <w:tmpl w:val="7B64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5E677EF"/>
    <w:multiLevelType w:val="multilevel"/>
    <w:tmpl w:val="BFA0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65E680F"/>
    <w:multiLevelType w:val="multilevel"/>
    <w:tmpl w:val="B810B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D82983"/>
    <w:multiLevelType w:val="multilevel"/>
    <w:tmpl w:val="8C68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DAA57AC"/>
    <w:multiLevelType w:val="multilevel"/>
    <w:tmpl w:val="52BA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3402987"/>
    <w:multiLevelType w:val="multilevel"/>
    <w:tmpl w:val="B678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BCF0293"/>
    <w:multiLevelType w:val="multilevel"/>
    <w:tmpl w:val="FBEC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C547BD2"/>
    <w:multiLevelType w:val="multilevel"/>
    <w:tmpl w:val="F1169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D51571D"/>
    <w:multiLevelType w:val="multilevel"/>
    <w:tmpl w:val="75B8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25"/>
  </w:num>
  <w:num w:numId="5">
    <w:abstractNumId w:val="15"/>
  </w:num>
  <w:num w:numId="6">
    <w:abstractNumId w:val="28"/>
  </w:num>
  <w:num w:numId="7">
    <w:abstractNumId w:val="31"/>
  </w:num>
  <w:num w:numId="8">
    <w:abstractNumId w:val="7"/>
  </w:num>
  <w:num w:numId="9">
    <w:abstractNumId w:val="36"/>
  </w:num>
  <w:num w:numId="10">
    <w:abstractNumId w:val="21"/>
  </w:num>
  <w:num w:numId="11">
    <w:abstractNumId w:val="1"/>
  </w:num>
  <w:num w:numId="12">
    <w:abstractNumId w:val="17"/>
  </w:num>
  <w:num w:numId="13">
    <w:abstractNumId w:val="26"/>
  </w:num>
  <w:num w:numId="14">
    <w:abstractNumId w:val="24"/>
  </w:num>
  <w:num w:numId="15">
    <w:abstractNumId w:val="3"/>
  </w:num>
  <w:num w:numId="16">
    <w:abstractNumId w:val="16"/>
  </w:num>
  <w:num w:numId="17">
    <w:abstractNumId w:val="0"/>
  </w:num>
  <w:num w:numId="18">
    <w:abstractNumId w:val="10"/>
  </w:num>
  <w:num w:numId="19">
    <w:abstractNumId w:val="19"/>
  </w:num>
  <w:num w:numId="20">
    <w:abstractNumId w:val="33"/>
  </w:num>
  <w:num w:numId="21">
    <w:abstractNumId w:val="6"/>
  </w:num>
  <w:num w:numId="22">
    <w:abstractNumId w:val="27"/>
  </w:num>
  <w:num w:numId="23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37"/>
  </w:num>
  <w:num w:numId="25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20"/>
  </w:num>
  <w:num w:numId="27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30"/>
  </w:num>
  <w:num w:numId="29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32"/>
  </w:num>
  <w:num w:numId="31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4"/>
  </w:num>
  <w:num w:numId="33">
    <w:abstractNumId w:val="11"/>
  </w:num>
  <w:num w:numId="34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22"/>
  </w:num>
  <w:num w:numId="36">
    <w:abstractNumId w:val="23"/>
  </w:num>
  <w:num w:numId="37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35"/>
  </w:num>
  <w:num w:numId="39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9"/>
  </w:num>
  <w:num w:numId="41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2">
    <w:abstractNumId w:val="14"/>
  </w:num>
  <w:num w:numId="4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5"/>
  </w:num>
  <w:num w:numId="45">
    <w:abstractNumId w:val="29"/>
  </w:num>
  <w:num w:numId="46">
    <w:abstractNumId w:val="18"/>
  </w:num>
  <w:num w:numId="47">
    <w:abstractNumId w:val="2"/>
  </w:num>
  <w:num w:numId="48">
    <w:abstractNumId w:val="34"/>
  </w:num>
  <w:num w:numId="49">
    <w:abstractNumId w:val="3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768"/>
    <w:rsid w:val="006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F8F80"/>
  <w15:chartTrackingRefBased/>
  <w15:docId w15:val="{49F0F569-0964-414C-BF1D-BA0BE011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660768"/>
    <w:rPr>
      <w:sz w:val="24"/>
      <w:szCs w:val="24"/>
    </w:rPr>
  </w:style>
  <w:style w:type="paragraph" w:customStyle="1" w:styleId="11">
    <w:name w:val="Обычный1"/>
    <w:rsid w:val="00660768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6607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0768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607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0768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7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076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21178">
      <w:marLeft w:val="0"/>
      <w:marRight w:val="375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2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636958">
                              <w:marLeft w:val="0"/>
                              <w:marRight w:val="0"/>
                              <w:marTop w:val="3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15420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753092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52968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5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97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2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03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4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89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6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4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25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0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0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72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8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7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9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84254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676150175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53834">
      <w:marLeft w:val="0"/>
      <w:marRight w:val="0"/>
      <w:marTop w:val="0"/>
      <w:marBottom w:val="0"/>
      <w:divBdr>
        <w:top w:val="single" w:sz="6" w:space="0" w:color="FFFFFF"/>
        <w:left w:val="none" w:sz="0" w:space="0" w:color="auto"/>
        <w:bottom w:val="single" w:sz="6" w:space="0" w:color="FFFFFF"/>
        <w:right w:val="none" w:sz="0" w:space="0" w:color="auto"/>
      </w:divBdr>
    </w:div>
    <w:div w:id="1274282380">
      <w:marLeft w:val="210"/>
      <w:marRight w:val="49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ohrana-tryda.com/files/img1/Pril1.jpg" TargetMode="Externa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1712</Words>
  <Characters>13586</Characters>
  <Application>Microsoft Office Word</Application>
  <DocSecurity>4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работе с одаренными детьми в школе | Охрана и безопасность труда в школе и ДОУ</vt:lpstr>
    </vt:vector>
  </TitlesOfParts>
  <Company/>
  <LinksUpToDate>false</LinksUpToDate>
  <CharactersWithSpaces>15268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работе с одаренными детьми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2024-08-29T13:52:00Z</cp:lastPrinted>
  <dcterms:created xsi:type="dcterms:W3CDTF">2024-08-29T13:53:00Z</dcterms:created>
  <dcterms:modified xsi:type="dcterms:W3CDTF">2024-08-29T13:53:00Z</dcterms:modified>
</cp:coreProperties>
</file>